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932" w:rsidRPr="00E838E3" w:rsidRDefault="00E2757B" w:rsidP="002B0424">
      <w:pPr>
        <w:spacing w:line="480" w:lineRule="auto"/>
        <w:rPr>
          <w:color w:val="404040" w:themeColor="background1" w:themeShade="40"/>
        </w:rPr>
      </w:pPr>
      <w:commentRangeStart w:id="0"/>
      <w:r w:rsidRPr="00E838E3">
        <w:rPr>
          <w:color w:val="404040" w:themeColor="background1" w:themeShade="40"/>
        </w:rPr>
        <w:t>Martin Roberts</w:t>
      </w:r>
      <w:commentRangeEnd w:id="0"/>
      <w:r w:rsidR="0011411D">
        <w:rPr>
          <w:rStyle w:val="CommentReference"/>
        </w:rPr>
        <w:commentReference w:id="0"/>
      </w:r>
    </w:p>
    <w:p w:rsidR="00E2757B" w:rsidRPr="00E838E3" w:rsidRDefault="00E2757B" w:rsidP="002B0424">
      <w:pPr>
        <w:spacing w:line="480" w:lineRule="auto"/>
        <w:rPr>
          <w:color w:val="404040" w:themeColor="background1" w:themeShade="40"/>
        </w:rPr>
      </w:pPr>
      <w:r w:rsidRPr="00E838E3">
        <w:rPr>
          <w:color w:val="404040" w:themeColor="background1" w:themeShade="40"/>
        </w:rPr>
        <w:t>AP Literature &amp; Composition</w:t>
      </w:r>
    </w:p>
    <w:p w:rsidR="00E2757B" w:rsidRPr="00E838E3" w:rsidRDefault="00E2757B" w:rsidP="002B0424">
      <w:pPr>
        <w:spacing w:line="480" w:lineRule="auto"/>
        <w:rPr>
          <w:color w:val="404040" w:themeColor="background1" w:themeShade="40"/>
        </w:rPr>
      </w:pPr>
      <w:r w:rsidRPr="00E838E3">
        <w:rPr>
          <w:color w:val="404040" w:themeColor="background1" w:themeShade="40"/>
        </w:rPr>
        <w:t>Composition: Title Analysis</w:t>
      </w:r>
    </w:p>
    <w:p w:rsidR="00E2757B" w:rsidRPr="00E838E3" w:rsidRDefault="00747737" w:rsidP="002B0424">
      <w:pPr>
        <w:spacing w:line="480" w:lineRule="auto"/>
        <w:rPr>
          <w:color w:val="404040" w:themeColor="background1" w:themeShade="40"/>
        </w:rPr>
      </w:pPr>
      <w:r>
        <w:rPr>
          <w:color w:val="404040" w:themeColor="background1" w:themeShade="40"/>
        </w:rPr>
        <w:t>11 November 2009</w:t>
      </w:r>
    </w:p>
    <w:p w:rsidR="00E2757B" w:rsidRPr="00E838E3" w:rsidRDefault="00E2757B" w:rsidP="00747737">
      <w:pPr>
        <w:spacing w:line="480" w:lineRule="auto"/>
        <w:jc w:val="center"/>
        <w:rPr>
          <w:color w:val="404040" w:themeColor="background1" w:themeShade="40"/>
        </w:rPr>
      </w:pPr>
      <w:r w:rsidRPr="00E838E3">
        <w:rPr>
          <w:color w:val="404040" w:themeColor="background1" w:themeShade="40"/>
        </w:rPr>
        <w:t>Fir</w:t>
      </w:r>
      <w:r w:rsidR="002B0424" w:rsidRPr="00E838E3">
        <w:rPr>
          <w:color w:val="404040" w:themeColor="background1" w:themeShade="40"/>
        </w:rPr>
        <w:t>e</w:t>
      </w:r>
      <w:r w:rsidRPr="00E838E3">
        <w:rPr>
          <w:color w:val="404040" w:themeColor="background1" w:themeShade="40"/>
        </w:rPr>
        <w:t xml:space="preserve"> and Ice</w:t>
      </w:r>
    </w:p>
    <w:p w:rsidR="00E2757B" w:rsidRPr="00E838E3" w:rsidRDefault="00E2757B" w:rsidP="002B0424">
      <w:pPr>
        <w:spacing w:line="480" w:lineRule="auto"/>
        <w:rPr>
          <w:color w:val="404040" w:themeColor="background1" w:themeShade="40"/>
        </w:rPr>
      </w:pPr>
      <w:r w:rsidRPr="00E838E3">
        <w:rPr>
          <w:color w:val="404040" w:themeColor="background1" w:themeShade="40"/>
        </w:rPr>
        <w:tab/>
        <w:t>There are two parts to every word</w:t>
      </w:r>
      <w:r w:rsidR="00747737">
        <w:rPr>
          <w:color w:val="404040" w:themeColor="background1" w:themeShade="40"/>
        </w:rPr>
        <w:t xml:space="preserve"> in the English language.  W</w:t>
      </w:r>
      <w:r w:rsidRPr="00E838E3">
        <w:rPr>
          <w:color w:val="404040" w:themeColor="background1" w:themeShade="40"/>
        </w:rPr>
        <w:t xml:space="preserve">ords have denotative meaning, which is the dictionary definition of the word, and a connotative meaning, which is the suggested meaning of a word apart from the thing it mainly describes.  </w:t>
      </w:r>
      <w:r w:rsidR="00357B5F" w:rsidRPr="00E838E3">
        <w:rPr>
          <w:color w:val="404040" w:themeColor="background1" w:themeShade="40"/>
        </w:rPr>
        <w:t>Poets can, and often do, use the English language to their advantage; the</w:t>
      </w:r>
      <w:r w:rsidR="00435F8B">
        <w:rPr>
          <w:color w:val="404040" w:themeColor="background1" w:themeShade="40"/>
        </w:rPr>
        <w:t>y</w:t>
      </w:r>
      <w:r w:rsidR="00357B5F" w:rsidRPr="00E838E3">
        <w:rPr>
          <w:color w:val="404040" w:themeColor="background1" w:themeShade="40"/>
        </w:rPr>
        <w:t xml:space="preserve"> accurately and completely describe and address various topics in few words.  </w:t>
      </w:r>
      <w:r w:rsidR="000A43BD" w:rsidRPr="00E838E3">
        <w:rPr>
          <w:color w:val="404040" w:themeColor="background1" w:themeShade="40"/>
        </w:rPr>
        <w:t xml:space="preserve">“Fire and Ice” accomplishes that task.  The denotative meaning of “Fire” is the phenomenon of combustion manifested in light, flame, and heat, and the denotative meaning of “Ice” is frozen water.  However, these two words take on new life when identified by their connotative impressions.  </w:t>
      </w:r>
      <w:commentRangeStart w:id="1"/>
      <w:r w:rsidR="000A43BD" w:rsidRPr="00E838E3">
        <w:rPr>
          <w:color w:val="404040" w:themeColor="background1" w:themeShade="40"/>
        </w:rPr>
        <w:t xml:space="preserve">The combination of the connotative implications of “fire,” which is dangerous, explosive, and heat-filled, and “ice,” which is cold, hardening, </w:t>
      </w:r>
      <w:r w:rsidR="00437D49" w:rsidRPr="00E838E3">
        <w:rPr>
          <w:color w:val="404040" w:themeColor="background1" w:themeShade="40"/>
        </w:rPr>
        <w:t>and hate-filled, puts an emphasis on human relationships and the end of the world.</w:t>
      </w:r>
      <w:commentRangeEnd w:id="1"/>
      <w:r w:rsidR="00FB1701">
        <w:rPr>
          <w:rStyle w:val="CommentReference"/>
        </w:rPr>
        <w:commentReference w:id="1"/>
      </w:r>
    </w:p>
    <w:p w:rsidR="00437D49" w:rsidRPr="00E838E3" w:rsidRDefault="00437D49" w:rsidP="002B0424">
      <w:pPr>
        <w:spacing w:line="480" w:lineRule="auto"/>
        <w:rPr>
          <w:color w:val="404040" w:themeColor="background1" w:themeShade="40"/>
        </w:rPr>
      </w:pPr>
      <w:r w:rsidRPr="00E838E3">
        <w:rPr>
          <w:color w:val="404040" w:themeColor="background1" w:themeShade="40"/>
        </w:rPr>
        <w:tab/>
        <w:t xml:space="preserve">Looking at “Fire and Ice” literally, the first two lines state, </w:t>
      </w:r>
      <w:commentRangeStart w:id="2"/>
      <w:r w:rsidRPr="00E838E3">
        <w:rPr>
          <w:color w:val="404040" w:themeColor="background1" w:themeShade="40"/>
        </w:rPr>
        <w:t>“some say the world will end in fire</w:t>
      </w:r>
      <w:r w:rsidR="004749F3">
        <w:rPr>
          <w:color w:val="404040" w:themeColor="background1" w:themeShade="40"/>
        </w:rPr>
        <w:t>, / some say ice”</w:t>
      </w:r>
      <w:commentRangeEnd w:id="2"/>
      <w:r w:rsidR="00FB1701">
        <w:rPr>
          <w:rStyle w:val="CommentReference"/>
        </w:rPr>
        <w:commentReference w:id="2"/>
      </w:r>
      <w:r w:rsidR="004749F3">
        <w:rPr>
          <w:color w:val="404040" w:themeColor="background1" w:themeShade="40"/>
        </w:rPr>
        <w:t xml:space="preserve"> (</w:t>
      </w:r>
      <w:r w:rsidRPr="00E838E3">
        <w:rPr>
          <w:color w:val="404040" w:themeColor="background1" w:themeShade="40"/>
        </w:rPr>
        <w:t>1-2).  The poem introduces world destruction in the first line.  Connecting the destruction of the world to the various connotative meaning</w:t>
      </w:r>
      <w:ins w:id="3" w:author=" " w:date="2010-01-03T20:47:00Z">
        <w:r w:rsidR="00A65940">
          <w:rPr>
            <w:color w:val="404040" w:themeColor="background1" w:themeShade="40"/>
          </w:rPr>
          <w:t>s</w:t>
        </w:r>
      </w:ins>
      <w:r w:rsidRPr="00E838E3">
        <w:rPr>
          <w:color w:val="404040" w:themeColor="background1" w:themeShade="40"/>
        </w:rPr>
        <w:t xml:space="preserve"> of “Fire” and “Ice” brings forth the idea that one way or another, the world is going to end.  </w:t>
      </w:r>
      <w:commentRangeStart w:id="4"/>
      <w:ins w:id="5" w:author=" " w:date="2010-01-03T21:32:00Z">
        <w:r w:rsidR="00A20C07">
          <w:rPr>
            <w:color w:val="404040" w:themeColor="background1" w:themeShade="40"/>
          </w:rPr>
          <w:t xml:space="preserve">Aside from the negative </w:t>
        </w:r>
      </w:ins>
      <w:ins w:id="6" w:author=" " w:date="2010-01-03T21:33:00Z">
        <w:r w:rsidR="00A20C07">
          <w:rPr>
            <w:color w:val="404040" w:themeColor="background1" w:themeShade="40"/>
          </w:rPr>
          <w:t xml:space="preserve">connotations that “fire” and “ice” bring to the first two lines, </w:t>
        </w:r>
      </w:ins>
      <w:ins w:id="7" w:author=" " w:date="2010-01-03T21:34:00Z">
        <w:r w:rsidR="00A20C07">
          <w:rPr>
            <w:color w:val="404040" w:themeColor="background1" w:themeShade="40"/>
          </w:rPr>
          <w:t xml:space="preserve">the connotations of </w:t>
        </w:r>
      </w:ins>
      <w:ins w:id="8" w:author=" " w:date="2010-01-03T21:33:00Z">
        <w:r w:rsidR="00A20C07">
          <w:rPr>
            <w:color w:val="404040" w:themeColor="background1" w:themeShade="40"/>
          </w:rPr>
          <w:t>“end” reinforce th</w:t>
        </w:r>
      </w:ins>
      <w:ins w:id="9" w:author=" " w:date="2010-01-03T21:34:00Z">
        <w:r w:rsidR="00A20C07">
          <w:rPr>
            <w:color w:val="404040" w:themeColor="background1" w:themeShade="40"/>
          </w:rPr>
          <w:t>at</w:t>
        </w:r>
      </w:ins>
      <w:ins w:id="10" w:author=" " w:date="2010-01-03T21:33:00Z">
        <w:r w:rsidR="00A20C07">
          <w:rPr>
            <w:color w:val="404040" w:themeColor="background1" w:themeShade="40"/>
          </w:rPr>
          <w:t xml:space="preserve"> </w:t>
        </w:r>
      </w:ins>
      <w:ins w:id="11" w:author=" " w:date="2010-01-03T21:34:00Z">
        <w:r w:rsidR="00A20C07">
          <w:rPr>
            <w:color w:val="404040" w:themeColor="background1" w:themeShade="40"/>
          </w:rPr>
          <w:t>overall pessimistic attitude.  T</w:t>
        </w:r>
      </w:ins>
      <w:ins w:id="12" w:author=" " w:date="2010-01-03T21:35:00Z">
        <w:r w:rsidR="00A20C07">
          <w:rPr>
            <w:color w:val="404040" w:themeColor="background1" w:themeShade="40"/>
          </w:rPr>
          <w:t>he word “end” is frightening because it reflects doom an</w:t>
        </w:r>
      </w:ins>
      <w:ins w:id="13" w:author=" " w:date="2010-01-03T21:36:00Z">
        <w:r w:rsidR="00A20C07">
          <w:rPr>
            <w:color w:val="404040" w:themeColor="background1" w:themeShade="40"/>
          </w:rPr>
          <w:t>d death</w:t>
        </w:r>
        <w:commentRangeStart w:id="14"/>
        <w:r w:rsidR="00A20C07">
          <w:rPr>
            <w:color w:val="404040" w:themeColor="background1" w:themeShade="40"/>
          </w:rPr>
          <w:t>.</w:t>
        </w:r>
      </w:ins>
      <w:commentRangeEnd w:id="14"/>
      <w:r w:rsidR="0011411D">
        <w:rPr>
          <w:rStyle w:val="CommentReference"/>
        </w:rPr>
        <w:commentReference w:id="14"/>
      </w:r>
      <w:ins w:id="15" w:author=" " w:date="2010-01-03T21:36:00Z">
        <w:r w:rsidR="00A20C07">
          <w:rPr>
            <w:color w:val="404040" w:themeColor="background1" w:themeShade="40"/>
          </w:rPr>
          <w:t xml:space="preserve">  </w:t>
        </w:r>
      </w:ins>
      <w:commentRangeEnd w:id="4"/>
      <w:ins w:id="16" w:author=" " w:date="2010-01-03T21:42:00Z">
        <w:r w:rsidR="00A20C07">
          <w:rPr>
            <w:rStyle w:val="CommentReference"/>
          </w:rPr>
          <w:commentReference w:id="4"/>
        </w:r>
      </w:ins>
      <w:r w:rsidRPr="00E838E3">
        <w:rPr>
          <w:color w:val="404040" w:themeColor="background1" w:themeShade="40"/>
        </w:rPr>
        <w:t xml:space="preserve">The negative aspects of “Fire,” such as desire to </w:t>
      </w:r>
      <w:r w:rsidR="00747737">
        <w:rPr>
          <w:color w:val="404040" w:themeColor="background1" w:themeShade="40"/>
        </w:rPr>
        <w:t>the</w:t>
      </w:r>
      <w:r w:rsidRPr="00E838E3">
        <w:rPr>
          <w:color w:val="404040" w:themeColor="background1" w:themeShade="40"/>
        </w:rPr>
        <w:t xml:space="preserve"> point of corruption, present one way the world could </w:t>
      </w:r>
      <w:ins w:id="17" w:author=" " w:date="2010-01-03T21:36:00Z">
        <w:r w:rsidR="00A20C07">
          <w:rPr>
            <w:color w:val="404040" w:themeColor="background1" w:themeShade="40"/>
          </w:rPr>
          <w:t>“</w:t>
        </w:r>
      </w:ins>
      <w:r w:rsidRPr="00E838E3">
        <w:rPr>
          <w:color w:val="404040" w:themeColor="background1" w:themeShade="40"/>
        </w:rPr>
        <w:t>end.</w:t>
      </w:r>
      <w:ins w:id="18" w:author=" " w:date="2010-01-03T21:37:00Z">
        <w:r w:rsidR="00A20C07">
          <w:rPr>
            <w:color w:val="404040" w:themeColor="background1" w:themeShade="40"/>
          </w:rPr>
          <w:t>”</w:t>
        </w:r>
      </w:ins>
      <w:r w:rsidRPr="00E838E3">
        <w:rPr>
          <w:color w:val="404040" w:themeColor="background1" w:themeShade="40"/>
        </w:rPr>
        <w:t xml:space="preserve">  The negative aspects of “Ice,” such as coldness and hate to </w:t>
      </w:r>
      <w:r w:rsidR="00747737">
        <w:rPr>
          <w:color w:val="404040" w:themeColor="background1" w:themeShade="40"/>
        </w:rPr>
        <w:t>the</w:t>
      </w:r>
      <w:r w:rsidRPr="00E838E3">
        <w:rPr>
          <w:color w:val="404040" w:themeColor="background1" w:themeShade="40"/>
        </w:rPr>
        <w:t xml:space="preserve"> point of destruction, present an alternative way the world could </w:t>
      </w:r>
      <w:ins w:id="19" w:author=" " w:date="2010-01-03T21:37:00Z">
        <w:r w:rsidR="00A20C07">
          <w:rPr>
            <w:color w:val="404040" w:themeColor="background1" w:themeShade="40"/>
          </w:rPr>
          <w:t>“</w:t>
        </w:r>
      </w:ins>
      <w:r w:rsidR="00747737">
        <w:rPr>
          <w:color w:val="404040" w:themeColor="background1" w:themeShade="40"/>
        </w:rPr>
        <w:t>end</w:t>
      </w:r>
      <w:r w:rsidRPr="00E838E3">
        <w:rPr>
          <w:color w:val="404040" w:themeColor="background1" w:themeShade="40"/>
        </w:rPr>
        <w:t>.</w:t>
      </w:r>
      <w:ins w:id="20" w:author=" " w:date="2010-01-03T21:37:00Z">
        <w:r w:rsidR="00A20C07">
          <w:rPr>
            <w:color w:val="404040" w:themeColor="background1" w:themeShade="40"/>
          </w:rPr>
          <w:t>”</w:t>
        </w:r>
      </w:ins>
      <w:r w:rsidRPr="00E838E3">
        <w:rPr>
          <w:color w:val="404040" w:themeColor="background1" w:themeShade="40"/>
        </w:rPr>
        <w:t xml:space="preserve">  </w:t>
      </w:r>
      <w:r w:rsidRPr="00E838E3">
        <w:rPr>
          <w:color w:val="404040" w:themeColor="background1" w:themeShade="40"/>
        </w:rPr>
        <w:lastRenderedPageBreak/>
        <w:t xml:space="preserve">Ultimately, </w:t>
      </w:r>
      <w:r w:rsidR="007E0223" w:rsidRPr="00E838E3">
        <w:rPr>
          <w:color w:val="404040" w:themeColor="background1" w:themeShade="40"/>
        </w:rPr>
        <w:t xml:space="preserve">fire and ice are not necessarily the only two ways in which the world can </w:t>
      </w:r>
      <w:ins w:id="21" w:author=" " w:date="2010-01-03T21:37:00Z">
        <w:r w:rsidR="00A20C07">
          <w:rPr>
            <w:color w:val="404040" w:themeColor="background1" w:themeShade="40"/>
          </w:rPr>
          <w:t>“</w:t>
        </w:r>
      </w:ins>
      <w:r w:rsidR="007E0223" w:rsidRPr="00E838E3">
        <w:rPr>
          <w:color w:val="404040" w:themeColor="background1" w:themeShade="40"/>
        </w:rPr>
        <w:t>end</w:t>
      </w:r>
      <w:ins w:id="22" w:author=" " w:date="2010-01-03T21:37:00Z">
        <w:r w:rsidR="00A20C07">
          <w:rPr>
            <w:color w:val="404040" w:themeColor="background1" w:themeShade="40"/>
          </w:rPr>
          <w:t>”</w:t>
        </w:r>
      </w:ins>
      <w:r w:rsidR="007E0223" w:rsidRPr="00E838E3">
        <w:rPr>
          <w:color w:val="404040" w:themeColor="background1" w:themeShade="40"/>
        </w:rPr>
        <w:t xml:space="preserve">; these two elements are merely representative of the idea that one way or another, the world will </w:t>
      </w:r>
      <w:ins w:id="23" w:author=" " w:date="2010-01-03T21:37:00Z">
        <w:r w:rsidR="00A20C07">
          <w:rPr>
            <w:color w:val="404040" w:themeColor="background1" w:themeShade="40"/>
          </w:rPr>
          <w:t>“</w:t>
        </w:r>
      </w:ins>
      <w:r w:rsidR="007E0223" w:rsidRPr="00E838E3">
        <w:rPr>
          <w:color w:val="404040" w:themeColor="background1" w:themeShade="40"/>
        </w:rPr>
        <w:t>end.</w:t>
      </w:r>
      <w:ins w:id="24" w:author=" " w:date="2010-01-03T21:37:00Z">
        <w:r w:rsidR="00A20C07">
          <w:rPr>
            <w:color w:val="404040" w:themeColor="background1" w:themeShade="40"/>
          </w:rPr>
          <w:t>”</w:t>
        </w:r>
      </w:ins>
    </w:p>
    <w:p w:rsidR="00EE7A78" w:rsidRPr="00E838E3" w:rsidRDefault="007E0223" w:rsidP="002B0424">
      <w:pPr>
        <w:spacing w:line="480" w:lineRule="auto"/>
        <w:rPr>
          <w:color w:val="404040" w:themeColor="background1" w:themeShade="40"/>
        </w:rPr>
      </w:pPr>
      <w:r w:rsidRPr="00E838E3">
        <w:rPr>
          <w:color w:val="404040" w:themeColor="background1" w:themeShade="40"/>
        </w:rPr>
        <w:tab/>
        <w:t xml:space="preserve">Looking deeper into “Fire and Ice,” the ending world </w:t>
      </w:r>
      <w:r w:rsidR="00747737">
        <w:rPr>
          <w:color w:val="404040" w:themeColor="background1" w:themeShade="40"/>
        </w:rPr>
        <w:t>is like</w:t>
      </w:r>
      <w:r w:rsidRPr="00E838E3">
        <w:rPr>
          <w:color w:val="404040" w:themeColor="background1" w:themeShade="40"/>
        </w:rPr>
        <w:t xml:space="preserve"> the ending of human relationships, and</w:t>
      </w:r>
      <w:r w:rsidR="00747737">
        <w:rPr>
          <w:color w:val="404040" w:themeColor="background1" w:themeShade="40"/>
        </w:rPr>
        <w:t xml:space="preserve"> the elements of fire and ice are</w:t>
      </w:r>
      <w:r w:rsidRPr="00E838E3">
        <w:rPr>
          <w:color w:val="404040" w:themeColor="background1" w:themeShade="40"/>
        </w:rPr>
        <w:t xml:space="preserve"> how humans get to this point.  </w:t>
      </w:r>
      <w:r w:rsidR="00F95587" w:rsidRPr="00E838E3">
        <w:rPr>
          <w:color w:val="404040" w:themeColor="background1" w:themeShade="40"/>
        </w:rPr>
        <w:t xml:space="preserve">The brutality of fire </w:t>
      </w:r>
      <w:r w:rsidR="002B0424" w:rsidRPr="00E838E3">
        <w:rPr>
          <w:color w:val="404040" w:themeColor="background1" w:themeShade="40"/>
        </w:rPr>
        <w:t xml:space="preserve">becomes real when fire is compared to a burning desire; </w:t>
      </w:r>
      <w:commentRangeStart w:id="25"/>
      <w:r w:rsidR="002B0424" w:rsidRPr="00E838E3">
        <w:rPr>
          <w:color w:val="404040" w:themeColor="background1" w:themeShade="40"/>
        </w:rPr>
        <w:t xml:space="preserve">“from what I’ve tasted of desire / I hold </w:t>
      </w:r>
      <w:r w:rsidR="00747737">
        <w:rPr>
          <w:color w:val="404040" w:themeColor="background1" w:themeShade="40"/>
        </w:rPr>
        <w:t>with those who favor fire” (</w:t>
      </w:r>
      <w:r w:rsidR="002B0424" w:rsidRPr="00E838E3">
        <w:rPr>
          <w:color w:val="404040" w:themeColor="background1" w:themeShade="40"/>
        </w:rPr>
        <w:t xml:space="preserve">3-4).  </w:t>
      </w:r>
      <w:ins w:id="26" w:author=" " w:date="2010-01-03T21:57:00Z">
        <w:r w:rsidR="00995875">
          <w:rPr>
            <w:color w:val="404040" w:themeColor="background1" w:themeShade="40"/>
          </w:rPr>
          <w:t xml:space="preserve">“Desire” </w:t>
        </w:r>
      </w:ins>
      <w:ins w:id="27" w:author=" " w:date="2010-01-03T22:00:00Z">
        <w:r w:rsidR="00995875">
          <w:rPr>
            <w:color w:val="404040" w:themeColor="background1" w:themeShade="40"/>
          </w:rPr>
          <w:t xml:space="preserve">with humans </w:t>
        </w:r>
      </w:ins>
      <w:ins w:id="28" w:author=" " w:date="2010-01-03T22:02:00Z">
        <w:r w:rsidR="00995875">
          <w:rPr>
            <w:color w:val="404040" w:themeColor="background1" w:themeShade="40"/>
          </w:rPr>
          <w:t xml:space="preserve">has </w:t>
        </w:r>
      </w:ins>
      <w:ins w:id="29" w:author=" " w:date="2010-01-03T22:03:00Z">
        <w:r w:rsidR="00995875">
          <w:rPr>
            <w:color w:val="404040" w:themeColor="background1" w:themeShade="40"/>
          </w:rPr>
          <w:t xml:space="preserve">the </w:t>
        </w:r>
      </w:ins>
      <w:ins w:id="30" w:author=" " w:date="2010-01-03T22:02:00Z">
        <w:r w:rsidR="00995875">
          <w:rPr>
            <w:color w:val="404040" w:themeColor="background1" w:themeShade="40"/>
          </w:rPr>
          <w:t xml:space="preserve">connotative meanings of </w:t>
        </w:r>
      </w:ins>
      <w:ins w:id="31" w:author=" " w:date="2010-01-03T22:00:00Z">
        <w:r w:rsidR="00995875">
          <w:rPr>
            <w:color w:val="404040" w:themeColor="background1" w:themeShade="40"/>
          </w:rPr>
          <w:t>naught</w:t>
        </w:r>
      </w:ins>
      <w:ins w:id="32" w:author=" " w:date="2010-01-03T22:02:00Z">
        <w:r w:rsidR="00995875">
          <w:rPr>
            <w:color w:val="404040" w:themeColor="background1" w:themeShade="40"/>
          </w:rPr>
          <w:t xml:space="preserve">y, dangerous, and even destructive.  </w:t>
        </w:r>
      </w:ins>
      <w:r w:rsidR="002B0424" w:rsidRPr="00E838E3">
        <w:rPr>
          <w:color w:val="404040" w:themeColor="background1" w:themeShade="40"/>
        </w:rPr>
        <w:t xml:space="preserve">People in relationships have a burning passion and </w:t>
      </w:r>
      <w:r w:rsidR="00747737" w:rsidRPr="00E838E3">
        <w:rPr>
          <w:color w:val="404040" w:themeColor="background1" w:themeShade="40"/>
        </w:rPr>
        <w:t>desire that</w:t>
      </w:r>
      <w:r w:rsidR="002B0424" w:rsidRPr="00E838E3">
        <w:rPr>
          <w:color w:val="404040" w:themeColor="background1" w:themeShade="40"/>
        </w:rPr>
        <w:t xml:space="preserve"> </w:t>
      </w:r>
      <w:r w:rsidR="00747737">
        <w:rPr>
          <w:color w:val="404040" w:themeColor="background1" w:themeShade="40"/>
        </w:rPr>
        <w:t>can be</w:t>
      </w:r>
      <w:r w:rsidR="002B0424" w:rsidRPr="00E838E3">
        <w:rPr>
          <w:color w:val="404040" w:themeColor="background1" w:themeShade="40"/>
        </w:rPr>
        <w:t xml:space="preserve"> dangerous and destructive.  </w:t>
      </w:r>
      <w:ins w:id="33" w:author=" " w:date="2010-01-03T22:21:00Z">
        <w:r w:rsidR="00A400EC">
          <w:rPr>
            <w:color w:val="404040" w:themeColor="background1" w:themeShade="40"/>
          </w:rPr>
          <w:t xml:space="preserve">Because of “desire,” we created “fire.”  </w:t>
        </w:r>
      </w:ins>
      <w:r w:rsidR="002B0424" w:rsidRPr="00E838E3">
        <w:rPr>
          <w:color w:val="404040" w:themeColor="background1" w:themeShade="40"/>
        </w:rPr>
        <w:t xml:space="preserve">On the other hand, the coldness of ice becomes real when ice is compared to destruction and hate; “I think I know enough of hate / to say that for destruction ice / is also great” (6-8).  </w:t>
      </w:r>
      <w:commentRangeEnd w:id="25"/>
      <w:r w:rsidR="00FB1701">
        <w:rPr>
          <w:rStyle w:val="CommentReference"/>
        </w:rPr>
        <w:commentReference w:id="25"/>
      </w:r>
      <w:ins w:id="34" w:author=" " w:date="2010-01-03T22:22:00Z">
        <w:r w:rsidR="006C48EE">
          <w:rPr>
            <w:color w:val="404040" w:themeColor="background1" w:themeShade="40"/>
          </w:rPr>
          <w:t>“Hate” is such a passionate wor</w:t>
        </w:r>
      </w:ins>
      <w:ins w:id="35" w:author=" " w:date="2010-01-03T22:23:00Z">
        <w:r w:rsidR="006C48EE">
          <w:rPr>
            <w:color w:val="404040" w:themeColor="background1" w:themeShade="40"/>
          </w:rPr>
          <w:t xml:space="preserve">d that draws so much negativity and downfall.  </w:t>
        </w:r>
      </w:ins>
      <w:ins w:id="36" w:author=" " w:date="2010-01-03T22:22:00Z">
        <w:r w:rsidR="006C48EE">
          <w:rPr>
            <w:color w:val="404040" w:themeColor="background1" w:themeShade="40"/>
          </w:rPr>
          <w:t xml:space="preserve"> </w:t>
        </w:r>
      </w:ins>
      <w:r w:rsidR="002B0424" w:rsidRPr="00E838E3">
        <w:rPr>
          <w:color w:val="404040" w:themeColor="background1" w:themeShade="40"/>
        </w:rPr>
        <w:t xml:space="preserve">Contrasted to and </w:t>
      </w:r>
      <w:r w:rsidR="00B6758F" w:rsidRPr="00E838E3">
        <w:rPr>
          <w:color w:val="404040" w:themeColor="background1" w:themeShade="40"/>
        </w:rPr>
        <w:t xml:space="preserve">almost </w:t>
      </w:r>
      <w:r w:rsidR="002B0424" w:rsidRPr="00E838E3">
        <w:rPr>
          <w:color w:val="404040" w:themeColor="background1" w:themeShade="40"/>
        </w:rPr>
        <w:t>completely opposite of fire, ice reflects people’s cold hearts toward one another</w:t>
      </w:r>
      <w:r w:rsidR="00747737">
        <w:rPr>
          <w:color w:val="404040" w:themeColor="background1" w:themeShade="40"/>
        </w:rPr>
        <w:t>:</w:t>
      </w:r>
      <w:r w:rsidR="002B0424" w:rsidRPr="00E838E3">
        <w:rPr>
          <w:color w:val="404040" w:themeColor="background1" w:themeShade="40"/>
        </w:rPr>
        <w:t xml:space="preserve"> </w:t>
      </w:r>
      <w:ins w:id="37" w:author=" " w:date="2010-01-03T22:23:00Z">
        <w:r w:rsidR="006C48EE">
          <w:rPr>
            <w:color w:val="404040" w:themeColor="background1" w:themeShade="40"/>
          </w:rPr>
          <w:t>“</w:t>
        </w:r>
      </w:ins>
      <w:r w:rsidR="00747737">
        <w:rPr>
          <w:color w:val="404040" w:themeColor="background1" w:themeShade="40"/>
        </w:rPr>
        <w:t>H</w:t>
      </w:r>
      <w:r w:rsidR="002B0424" w:rsidRPr="00E838E3">
        <w:rPr>
          <w:color w:val="404040" w:themeColor="background1" w:themeShade="40"/>
        </w:rPr>
        <w:t>ate</w:t>
      </w:r>
      <w:ins w:id="38" w:author=" " w:date="2010-01-03T22:23:00Z">
        <w:r w:rsidR="006C48EE">
          <w:rPr>
            <w:color w:val="404040" w:themeColor="background1" w:themeShade="40"/>
          </w:rPr>
          <w:t>”</w:t>
        </w:r>
      </w:ins>
      <w:r w:rsidR="002B0424" w:rsidRPr="00E838E3">
        <w:rPr>
          <w:color w:val="404040" w:themeColor="background1" w:themeShade="40"/>
        </w:rPr>
        <w:t xml:space="preserve"> will tear down relationships in an instant.</w:t>
      </w:r>
      <w:del w:id="39" w:author=" " w:date="2010-01-03T22:28:00Z">
        <w:r w:rsidR="002B0424" w:rsidRPr="00E838E3" w:rsidDel="006C48EE">
          <w:rPr>
            <w:color w:val="404040" w:themeColor="background1" w:themeShade="40"/>
          </w:rPr>
          <w:delText xml:space="preserve">  </w:delText>
        </w:r>
      </w:del>
      <w:ins w:id="40" w:author=" " w:date="2010-01-03T22:28:00Z">
        <w:r w:rsidR="006C48EE">
          <w:rPr>
            <w:color w:val="404040" w:themeColor="background1" w:themeShade="40"/>
          </w:rPr>
          <w:t xml:space="preserve">“Hate,” “ice,” and “great” are the three words brought together in lines six through eight.  The massive implications of “great” combined with the coldness and negativity of “ice” and “hate” puts emphasis on not only the ending of relationships, but relationships ending horribly.  </w:t>
        </w:r>
      </w:ins>
      <w:r w:rsidR="002B0424" w:rsidRPr="00E838E3">
        <w:rPr>
          <w:color w:val="404040" w:themeColor="background1" w:themeShade="40"/>
        </w:rPr>
        <w:t xml:space="preserve">Notice, the title of this poem is “Fire and Ice,” not “Fire or Ice.”  </w:t>
      </w:r>
      <w:r w:rsidR="00747737">
        <w:rPr>
          <w:color w:val="404040" w:themeColor="background1" w:themeShade="40"/>
        </w:rPr>
        <w:t>T</w:t>
      </w:r>
      <w:r w:rsidR="00EE7A78" w:rsidRPr="00E838E3">
        <w:rPr>
          <w:color w:val="404040" w:themeColor="background1" w:themeShade="40"/>
        </w:rPr>
        <w:t xml:space="preserve">hese two words are not </w:t>
      </w:r>
      <w:r w:rsidR="00B6758F" w:rsidRPr="00E838E3">
        <w:rPr>
          <w:color w:val="404040" w:themeColor="background1" w:themeShade="40"/>
        </w:rPr>
        <w:t>entirely</w:t>
      </w:r>
      <w:r w:rsidR="00EE7A78" w:rsidRPr="00E838E3">
        <w:rPr>
          <w:color w:val="404040" w:themeColor="background1" w:themeShade="40"/>
        </w:rPr>
        <w:t xml:space="preserve"> disconnected.  For example, someone, whether in a relationship or not, could passionately hate another person</w:t>
      </w:r>
      <w:r w:rsidR="006C48EE" w:rsidRPr="00E838E3">
        <w:rPr>
          <w:color w:val="404040" w:themeColor="background1" w:themeShade="40"/>
        </w:rPr>
        <w:t>.</w:t>
      </w:r>
      <w:r w:rsidR="006C48EE">
        <w:rPr>
          <w:color w:val="404040" w:themeColor="background1" w:themeShade="40"/>
        </w:rPr>
        <w:t xml:space="preserve">  </w:t>
      </w:r>
      <w:r w:rsidR="002B0424" w:rsidRPr="00E838E3">
        <w:rPr>
          <w:color w:val="404040" w:themeColor="background1" w:themeShade="40"/>
        </w:rPr>
        <w:t xml:space="preserve">The meaning of the title as a whole alludes to fire and ice, working together, leading to the eventual downfall of </w:t>
      </w:r>
      <w:r w:rsidR="00747737">
        <w:rPr>
          <w:color w:val="404040" w:themeColor="background1" w:themeShade="40"/>
        </w:rPr>
        <w:t xml:space="preserve">the </w:t>
      </w:r>
      <w:r w:rsidR="002B0424" w:rsidRPr="00E838E3">
        <w:rPr>
          <w:color w:val="404040" w:themeColor="background1" w:themeShade="40"/>
        </w:rPr>
        <w:t>relationship</w:t>
      </w:r>
      <w:r w:rsidR="00747737">
        <w:rPr>
          <w:color w:val="404040" w:themeColor="background1" w:themeShade="40"/>
        </w:rPr>
        <w:t>.</w:t>
      </w:r>
      <w:r w:rsidR="002B0424" w:rsidRPr="00E838E3">
        <w:rPr>
          <w:color w:val="404040" w:themeColor="background1" w:themeShade="40"/>
        </w:rPr>
        <w:t xml:space="preserve">  </w:t>
      </w:r>
      <w:r w:rsidR="004749F3">
        <w:rPr>
          <w:color w:val="404040" w:themeColor="background1" w:themeShade="40"/>
        </w:rPr>
        <w:t>B</w:t>
      </w:r>
      <w:r w:rsidR="002B0424" w:rsidRPr="00E838E3">
        <w:rPr>
          <w:color w:val="404040" w:themeColor="background1" w:themeShade="40"/>
        </w:rPr>
        <w:t xml:space="preserve">urning passion and desire can quickly, if left unchecked, </w:t>
      </w:r>
      <w:r w:rsidR="004749F3">
        <w:rPr>
          <w:color w:val="404040" w:themeColor="background1" w:themeShade="40"/>
        </w:rPr>
        <w:t>lead to coldness and bitterness</w:t>
      </w:r>
      <w:r w:rsidR="002B0424" w:rsidRPr="00E838E3">
        <w:rPr>
          <w:color w:val="404040" w:themeColor="background1" w:themeShade="40"/>
        </w:rPr>
        <w:t xml:space="preserve">.  </w:t>
      </w:r>
      <w:r w:rsidR="00EE7A78" w:rsidRPr="00E838E3">
        <w:rPr>
          <w:color w:val="404040" w:themeColor="background1" w:themeShade="40"/>
        </w:rPr>
        <w:t>Lines three and four bring to attention the general actions and wills of people throughout their relationships.  If given the choice to live dangerously, which most of humanity does according to the poem, most people would choose to live passionately and full of desire.</w:t>
      </w:r>
    </w:p>
    <w:p w:rsidR="004749F3" w:rsidRDefault="00EE7A78" w:rsidP="004749F3">
      <w:pPr>
        <w:spacing w:line="480" w:lineRule="auto"/>
        <w:rPr>
          <w:color w:val="404040" w:themeColor="background1" w:themeShade="40"/>
        </w:rPr>
      </w:pPr>
      <w:r w:rsidRPr="00E838E3">
        <w:rPr>
          <w:color w:val="404040" w:themeColor="background1" w:themeShade="40"/>
        </w:rPr>
        <w:tab/>
      </w:r>
      <w:r w:rsidR="00852FEE" w:rsidRPr="00E838E3">
        <w:rPr>
          <w:color w:val="404040" w:themeColor="background1" w:themeShade="40"/>
        </w:rPr>
        <w:t>Overall, “Fire and Ice” is a poem of destruction.  Whether the destruction</w:t>
      </w:r>
      <w:r w:rsidR="00B6758F" w:rsidRPr="00E838E3">
        <w:rPr>
          <w:color w:val="404040" w:themeColor="background1" w:themeShade="40"/>
        </w:rPr>
        <w:t xml:space="preserve"> is</w:t>
      </w:r>
      <w:r w:rsidR="00852FEE" w:rsidRPr="00E838E3">
        <w:rPr>
          <w:color w:val="404040" w:themeColor="background1" w:themeShade="40"/>
        </w:rPr>
        <w:t xml:space="preserve"> of the world or in human relationships, </w:t>
      </w:r>
      <w:r w:rsidR="00B6758F" w:rsidRPr="00E838E3">
        <w:rPr>
          <w:color w:val="404040" w:themeColor="background1" w:themeShade="40"/>
        </w:rPr>
        <w:t xml:space="preserve">it does not matter.  In either situation, the </w:t>
      </w:r>
      <w:r w:rsidR="00B86ED4" w:rsidRPr="00E838E3">
        <w:rPr>
          <w:color w:val="404040" w:themeColor="background1" w:themeShade="40"/>
        </w:rPr>
        <w:t xml:space="preserve">battle is danger, and neither will end </w:t>
      </w:r>
      <w:r w:rsidR="00B86ED4" w:rsidRPr="00E838E3">
        <w:rPr>
          <w:color w:val="404040" w:themeColor="background1" w:themeShade="40"/>
        </w:rPr>
        <w:lastRenderedPageBreak/>
        <w:t xml:space="preserve">well.  For the effect of the world ending, </w:t>
      </w:r>
      <w:r w:rsidR="004749F3">
        <w:rPr>
          <w:color w:val="404040" w:themeColor="background1" w:themeShade="40"/>
        </w:rPr>
        <w:t>“F</w:t>
      </w:r>
      <w:r w:rsidR="00B86ED4" w:rsidRPr="00E838E3">
        <w:rPr>
          <w:color w:val="404040" w:themeColor="background1" w:themeShade="40"/>
        </w:rPr>
        <w:t>ire</w:t>
      </w:r>
      <w:r w:rsidR="004749F3">
        <w:rPr>
          <w:color w:val="404040" w:themeColor="background1" w:themeShade="40"/>
        </w:rPr>
        <w:t>”</w:t>
      </w:r>
      <w:r w:rsidR="00B86ED4" w:rsidRPr="00E838E3">
        <w:rPr>
          <w:color w:val="404040" w:themeColor="background1" w:themeShade="40"/>
        </w:rPr>
        <w:t xml:space="preserve"> and </w:t>
      </w:r>
      <w:r w:rsidR="004749F3">
        <w:rPr>
          <w:color w:val="404040" w:themeColor="background1" w:themeShade="40"/>
        </w:rPr>
        <w:t>“I</w:t>
      </w:r>
      <w:r w:rsidR="00B86ED4" w:rsidRPr="00E838E3">
        <w:rPr>
          <w:color w:val="404040" w:themeColor="background1" w:themeShade="40"/>
        </w:rPr>
        <w:t>ce</w:t>
      </w:r>
      <w:r w:rsidR="004749F3">
        <w:rPr>
          <w:color w:val="404040" w:themeColor="background1" w:themeShade="40"/>
        </w:rPr>
        <w:t>”</w:t>
      </w:r>
      <w:r w:rsidR="00B86ED4" w:rsidRPr="00E838E3">
        <w:rPr>
          <w:color w:val="404040" w:themeColor="background1" w:themeShade="40"/>
        </w:rPr>
        <w:t xml:space="preserve"> are elements used to highlight that something, probably two opposites, will come and work together to destroy the world.  With the faltering of relationships, </w:t>
      </w:r>
      <w:r w:rsidR="004749F3">
        <w:rPr>
          <w:color w:val="404040" w:themeColor="background1" w:themeShade="40"/>
        </w:rPr>
        <w:t>“F</w:t>
      </w:r>
      <w:r w:rsidR="00B86ED4" w:rsidRPr="00E838E3">
        <w:rPr>
          <w:color w:val="404040" w:themeColor="background1" w:themeShade="40"/>
        </w:rPr>
        <w:t>ire</w:t>
      </w:r>
      <w:r w:rsidR="004749F3">
        <w:rPr>
          <w:color w:val="404040" w:themeColor="background1" w:themeShade="40"/>
        </w:rPr>
        <w:t>”</w:t>
      </w:r>
      <w:r w:rsidR="00B86ED4" w:rsidRPr="00E838E3">
        <w:rPr>
          <w:color w:val="404040" w:themeColor="background1" w:themeShade="40"/>
        </w:rPr>
        <w:t xml:space="preserve"> and </w:t>
      </w:r>
      <w:r w:rsidR="004749F3">
        <w:rPr>
          <w:color w:val="404040" w:themeColor="background1" w:themeShade="40"/>
        </w:rPr>
        <w:t>“I</w:t>
      </w:r>
      <w:r w:rsidR="00B86ED4" w:rsidRPr="00E838E3">
        <w:rPr>
          <w:color w:val="404040" w:themeColor="background1" w:themeShade="40"/>
        </w:rPr>
        <w:t>ce</w:t>
      </w:r>
      <w:r w:rsidR="004749F3">
        <w:rPr>
          <w:color w:val="404040" w:themeColor="background1" w:themeShade="40"/>
        </w:rPr>
        <w:t>”</w:t>
      </w:r>
      <w:r w:rsidR="00B86ED4" w:rsidRPr="00E838E3">
        <w:rPr>
          <w:color w:val="404040" w:themeColor="background1" w:themeShade="40"/>
        </w:rPr>
        <w:t xml:space="preserve"> are necessary to bring forth the connotative meaning of destructive relationships throughout the poem.  The connotative meanings of separate words in combination with these same words together as a whole create a significant influence on the overall meaning of the poem.  Poems are usually the best </w:t>
      </w:r>
      <w:r w:rsidR="005940CE" w:rsidRPr="00E838E3">
        <w:rPr>
          <w:color w:val="404040" w:themeColor="background1" w:themeShade="40"/>
        </w:rPr>
        <w:t xml:space="preserve">choice of words in the best possible order.  </w:t>
      </w:r>
      <w:r w:rsidR="008F1EE2" w:rsidRPr="00E838E3">
        <w:rPr>
          <w:color w:val="404040" w:themeColor="background1" w:themeShade="40"/>
        </w:rPr>
        <w:t>Such a small amount of words draws great insight.</w:t>
      </w:r>
    </w:p>
    <w:p w:rsidR="00F95587" w:rsidRPr="00E838E3" w:rsidRDefault="007E0223" w:rsidP="004749F3">
      <w:pPr>
        <w:spacing w:line="480" w:lineRule="auto"/>
        <w:jc w:val="center"/>
        <w:rPr>
          <w:color w:val="404040" w:themeColor="background1" w:themeShade="40"/>
        </w:rPr>
      </w:pPr>
      <w:r w:rsidRPr="00E838E3">
        <w:rPr>
          <w:color w:val="404040" w:themeColor="background1" w:themeShade="40"/>
        </w:rPr>
        <w:t>Works Cited</w:t>
      </w:r>
    </w:p>
    <w:p w:rsidR="007E0223" w:rsidRDefault="007E0223" w:rsidP="002B0424">
      <w:pPr>
        <w:spacing w:line="480" w:lineRule="auto"/>
        <w:ind w:left="720" w:hanging="720"/>
        <w:rPr>
          <w:ins w:id="41" w:author=" " w:date="2009-11-23T21:18:00Z"/>
          <w:color w:val="404040" w:themeColor="background1" w:themeShade="40"/>
        </w:rPr>
      </w:pPr>
      <w:r w:rsidRPr="00E838E3">
        <w:rPr>
          <w:color w:val="404040" w:themeColor="background1" w:themeShade="40"/>
        </w:rPr>
        <w:t xml:space="preserve">Frost, Robert.  “Fire and Ice.”  </w:t>
      </w:r>
      <w:r w:rsidRPr="00E838E3">
        <w:rPr>
          <w:color w:val="404040" w:themeColor="background1" w:themeShade="40"/>
          <w:u w:val="single"/>
        </w:rPr>
        <w:t>Perrine’s Literature: Structure, Sound, and Sense</w:t>
      </w:r>
      <w:r w:rsidRPr="00E838E3">
        <w:rPr>
          <w:color w:val="404040" w:themeColor="background1" w:themeShade="40"/>
        </w:rPr>
        <w:t xml:space="preserve">.  Eds. Thomas R. Arp, Greg Johnson.  Boston </w:t>
      </w:r>
      <w:r w:rsidR="00F95587" w:rsidRPr="00E838E3">
        <w:rPr>
          <w:color w:val="404040" w:themeColor="background1" w:themeShade="40"/>
        </w:rPr>
        <w:t>Massachusetts</w:t>
      </w:r>
      <w:r w:rsidRPr="00E838E3">
        <w:rPr>
          <w:color w:val="404040" w:themeColor="background1" w:themeShade="40"/>
        </w:rPr>
        <w:t>, USA: Th</w:t>
      </w:r>
      <w:r w:rsidR="009A4FB0">
        <w:rPr>
          <w:color w:val="404040" w:themeColor="background1" w:themeShade="40"/>
        </w:rPr>
        <w:t>omson/Wadsworth Publishing, 2006</w:t>
      </w:r>
      <w:r w:rsidRPr="00E838E3">
        <w:rPr>
          <w:color w:val="404040" w:themeColor="background1" w:themeShade="40"/>
        </w:rPr>
        <w:t>.  746</w:t>
      </w:r>
      <w:r w:rsidR="00F95587" w:rsidRPr="00E838E3">
        <w:rPr>
          <w:color w:val="404040" w:themeColor="background1" w:themeShade="40"/>
        </w:rPr>
        <w:t>.</w:t>
      </w:r>
    </w:p>
    <w:p w:rsidR="00FB1701" w:rsidRDefault="00FB1701" w:rsidP="002B0424">
      <w:pPr>
        <w:spacing w:line="480" w:lineRule="auto"/>
        <w:ind w:left="720" w:hanging="720"/>
        <w:rPr>
          <w:ins w:id="42" w:author=" " w:date="2009-11-23T21:18:00Z"/>
          <w:color w:val="404040" w:themeColor="background1" w:themeShade="40"/>
        </w:rPr>
      </w:pPr>
    </w:p>
    <w:p w:rsidR="00FB1701" w:rsidRPr="00E838E3" w:rsidRDefault="00A65940" w:rsidP="002B0424">
      <w:pPr>
        <w:spacing w:line="480" w:lineRule="auto"/>
        <w:ind w:left="720" w:hanging="720"/>
        <w:rPr>
          <w:color w:val="404040" w:themeColor="background1" w:themeShade="40"/>
        </w:rPr>
      </w:pPr>
      <w:ins w:id="43" w:author=" " w:date="2009-11-23T21:18:00Z">
        <w:r w:rsidRPr="009E4D85">
          <w:rPr>
            <w:rFonts w:ascii="Times New Roman" w:hAnsi="Times New Roman" w:cs="Times New Roman"/>
            <w:sz w:val="24"/>
            <w:szCs w:val="24"/>
          </w:rPr>
          <w:object w:dxaOrig="10754" w:dyaOrig="610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5.5pt;height:243.75pt" o:ole="">
              <v:imagedata r:id="rId8" o:title=""/>
            </v:shape>
            <o:OLEObject Type="Embed" ProgID="Excel.SheetBinaryMacroEnabled.12" ShapeID="_x0000_i1025" DrawAspect="Content" ObjectID="_1324286425" r:id="rId9"/>
          </w:object>
        </w:r>
      </w:ins>
    </w:p>
    <w:sectPr w:rsidR="00FB1701" w:rsidRPr="00E838E3" w:rsidSect="002B0424">
      <w:headerReference w:type="default" r:id="rId10"/>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12:32:00Z" w:initials="M. Lane">
    <w:p w:rsidR="0011411D" w:rsidRDefault="0011411D">
      <w:pPr>
        <w:pStyle w:val="CommentText"/>
      </w:pPr>
      <w:r>
        <w:rPr>
          <w:rStyle w:val="CommentReference"/>
        </w:rPr>
        <w:annotationRef/>
      </w:r>
      <w:r>
        <w:t>SIGNED: M. Lane – 1.6.10</w:t>
      </w:r>
    </w:p>
  </w:comment>
  <w:comment w:id="1" w:author=" " w:date="2010-01-03T22:29:00Z" w:initials="MSOffice">
    <w:p w:rsidR="00FB1701" w:rsidRDefault="00FB1701">
      <w:pPr>
        <w:pStyle w:val="CommentText"/>
      </w:pPr>
      <w:r>
        <w:rPr>
          <w:rStyle w:val="CommentReference"/>
        </w:rPr>
        <w:annotationRef/>
      </w:r>
      <w:r>
        <w:t>good job creating this thesis and building to it</w:t>
      </w:r>
    </w:p>
  </w:comment>
  <w:comment w:id="2" w:author=" " w:date="2010-01-03T22:29:00Z" w:initials="MSOffice">
    <w:p w:rsidR="00FB1701" w:rsidRDefault="00FB1701">
      <w:pPr>
        <w:pStyle w:val="CommentText"/>
      </w:pPr>
      <w:r>
        <w:rPr>
          <w:rStyle w:val="CommentReference"/>
        </w:rPr>
        <w:annotationRef/>
      </w:r>
      <w:r>
        <w:t>What words from this section are you going to analyze? Which words, specifically, do what you say happens below?</w:t>
      </w:r>
    </w:p>
  </w:comment>
  <w:comment w:id="14" w:author=" M. Lane" w:date="2010-01-06T12:32:00Z" w:initials="M. Lane">
    <w:p w:rsidR="0011411D" w:rsidRDefault="0011411D">
      <w:pPr>
        <w:pStyle w:val="CommentText"/>
      </w:pPr>
      <w:r>
        <w:rPr>
          <w:rStyle w:val="CommentReference"/>
        </w:rPr>
        <w:annotationRef/>
      </w:r>
      <w:r>
        <w:t>This will work…good choice.</w:t>
      </w:r>
    </w:p>
  </w:comment>
  <w:comment w:id="4" w:author=" " w:date="2010-01-03T22:29:00Z" w:initials="MSOffice">
    <w:p w:rsidR="00A20C07" w:rsidRDefault="00A20C07">
      <w:pPr>
        <w:pStyle w:val="CommentText"/>
      </w:pPr>
      <w:r>
        <w:rPr>
          <w:rStyle w:val="CommentReference"/>
        </w:rPr>
        <w:annotationRef/>
      </w:r>
    </w:p>
    <w:p w:rsidR="00A20C07" w:rsidRDefault="00A20C07">
      <w:pPr>
        <w:pStyle w:val="CommentText"/>
      </w:pPr>
    </w:p>
    <w:p w:rsidR="00A20C07" w:rsidRDefault="00A20C07">
      <w:pPr>
        <w:pStyle w:val="CommentText"/>
      </w:pPr>
      <w:r>
        <w:tab/>
      </w:r>
      <w:r>
        <w:tab/>
      </w:r>
      <w:r>
        <w:tab/>
      </w:r>
      <w:r>
        <w:tab/>
      </w:r>
      <w:r>
        <w:tab/>
      </w:r>
      <w:r>
        <w:tab/>
      </w:r>
      <w:r>
        <w:tab/>
      </w:r>
      <w:r>
        <w:tab/>
      </w:r>
      <w:r>
        <w:tab/>
        <w:t>NEW COMMENT</w:t>
      </w:r>
      <w:r>
        <w:tab/>
      </w:r>
      <w:r>
        <w:tab/>
      </w:r>
      <w:r>
        <w:tab/>
      </w:r>
      <w:r>
        <w:tab/>
      </w:r>
      <w:r>
        <w:tab/>
      </w:r>
      <w:r>
        <w:tab/>
      </w:r>
      <w:r>
        <w:tab/>
      </w:r>
      <w:r>
        <w:tab/>
      </w:r>
    </w:p>
    <w:p w:rsidR="00A20C07" w:rsidRDefault="00A20C07">
      <w:pPr>
        <w:pStyle w:val="CommentText"/>
      </w:pPr>
    </w:p>
    <w:p w:rsidR="00A20C07" w:rsidRDefault="00A20C07">
      <w:pPr>
        <w:pStyle w:val="CommentText"/>
      </w:pPr>
      <w:r>
        <w:rPr>
          <w:color w:val="000000" w:themeColor="text1"/>
        </w:rPr>
        <w:t>Mr. Lane, I am going to quote the lines that I am using from the poem, and then draw words from them and analyze the words connotative meaning.  I took FIRE, ICE, and END from these first two lines.  Similar corrections below.</w:t>
      </w:r>
    </w:p>
  </w:comment>
  <w:comment w:id="25" w:author=" " w:date="2010-01-03T22:29:00Z" w:initials="MSOffice">
    <w:p w:rsidR="00FB1701" w:rsidRDefault="00FB1701">
      <w:pPr>
        <w:pStyle w:val="CommentText"/>
      </w:pPr>
      <w:r>
        <w:rPr>
          <w:rStyle w:val="CommentReference"/>
        </w:rPr>
        <w:annotationRef/>
      </w:r>
      <w:r>
        <w:t>see previous comments regarding specific words vs. phrases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24CCA" w:rsidRDefault="00524CCA" w:rsidP="002B0424">
      <w:r>
        <w:separator/>
      </w:r>
    </w:p>
  </w:endnote>
  <w:endnote w:type="continuationSeparator" w:id="0">
    <w:p w:rsidR="00524CCA" w:rsidRDefault="00524CCA" w:rsidP="002B042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24CCA" w:rsidRDefault="00524CCA" w:rsidP="002B0424">
      <w:r>
        <w:separator/>
      </w:r>
    </w:p>
  </w:footnote>
  <w:footnote w:type="continuationSeparator" w:id="0">
    <w:p w:rsidR="00524CCA" w:rsidRDefault="00524CCA" w:rsidP="002B042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40CE" w:rsidRDefault="005940CE">
    <w:pPr>
      <w:pStyle w:val="Header"/>
      <w:jc w:val="right"/>
    </w:pPr>
    <w:r>
      <w:t xml:space="preserve">Roberts </w:t>
    </w:r>
    <w:sdt>
      <w:sdtPr>
        <w:id w:val="28137893"/>
        <w:docPartObj>
          <w:docPartGallery w:val="Page Numbers (Top of Page)"/>
          <w:docPartUnique/>
        </w:docPartObj>
      </w:sdtPr>
      <w:sdtContent>
        <w:fldSimple w:instr=" PAGE   \* MERGEFORMAT ">
          <w:r w:rsidR="0011411D">
            <w:rPr>
              <w:noProof/>
            </w:rPr>
            <w:t>3</w:t>
          </w:r>
        </w:fldSimple>
      </w:sdtContent>
    </w:sdt>
  </w:p>
  <w:p w:rsidR="005940CE" w:rsidRDefault="005940CE">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E2757B"/>
    <w:rsid w:val="000A43BD"/>
    <w:rsid w:val="0011411D"/>
    <w:rsid w:val="0018177E"/>
    <w:rsid w:val="00197932"/>
    <w:rsid w:val="001C4023"/>
    <w:rsid w:val="002B0424"/>
    <w:rsid w:val="002C5F71"/>
    <w:rsid w:val="00357B5F"/>
    <w:rsid w:val="00435F8B"/>
    <w:rsid w:val="00437D49"/>
    <w:rsid w:val="004749F3"/>
    <w:rsid w:val="00524CCA"/>
    <w:rsid w:val="005940CE"/>
    <w:rsid w:val="006C48EE"/>
    <w:rsid w:val="006C58B9"/>
    <w:rsid w:val="00747737"/>
    <w:rsid w:val="007D2B7F"/>
    <w:rsid w:val="007E0223"/>
    <w:rsid w:val="00852FEE"/>
    <w:rsid w:val="008F1EE2"/>
    <w:rsid w:val="00995875"/>
    <w:rsid w:val="009A4FB0"/>
    <w:rsid w:val="009E4D85"/>
    <w:rsid w:val="00A20C07"/>
    <w:rsid w:val="00A33F52"/>
    <w:rsid w:val="00A400EC"/>
    <w:rsid w:val="00A65940"/>
    <w:rsid w:val="00A8500B"/>
    <w:rsid w:val="00AA26DB"/>
    <w:rsid w:val="00B14446"/>
    <w:rsid w:val="00B6758F"/>
    <w:rsid w:val="00B839BC"/>
    <w:rsid w:val="00B86ED4"/>
    <w:rsid w:val="00CB5DB0"/>
    <w:rsid w:val="00E2757B"/>
    <w:rsid w:val="00E838E3"/>
    <w:rsid w:val="00EE7A78"/>
    <w:rsid w:val="00F95587"/>
    <w:rsid w:val="00FB170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B0424"/>
    <w:pPr>
      <w:tabs>
        <w:tab w:val="center" w:pos="4680"/>
        <w:tab w:val="right" w:pos="9360"/>
      </w:tabs>
    </w:pPr>
  </w:style>
  <w:style w:type="character" w:customStyle="1" w:styleId="HeaderChar">
    <w:name w:val="Header Char"/>
    <w:basedOn w:val="DefaultParagraphFont"/>
    <w:link w:val="Header"/>
    <w:uiPriority w:val="99"/>
    <w:rsid w:val="002B0424"/>
  </w:style>
  <w:style w:type="paragraph" w:styleId="Footer">
    <w:name w:val="footer"/>
    <w:basedOn w:val="Normal"/>
    <w:link w:val="FooterChar"/>
    <w:uiPriority w:val="99"/>
    <w:semiHidden/>
    <w:unhideWhenUsed/>
    <w:rsid w:val="002B0424"/>
    <w:pPr>
      <w:tabs>
        <w:tab w:val="center" w:pos="4680"/>
        <w:tab w:val="right" w:pos="9360"/>
      </w:tabs>
    </w:pPr>
  </w:style>
  <w:style w:type="character" w:customStyle="1" w:styleId="FooterChar">
    <w:name w:val="Footer Char"/>
    <w:basedOn w:val="DefaultParagraphFont"/>
    <w:link w:val="Footer"/>
    <w:uiPriority w:val="99"/>
    <w:semiHidden/>
    <w:rsid w:val="002B0424"/>
  </w:style>
  <w:style w:type="paragraph" w:styleId="BalloonText">
    <w:name w:val="Balloon Text"/>
    <w:basedOn w:val="Normal"/>
    <w:link w:val="BalloonTextChar"/>
    <w:uiPriority w:val="99"/>
    <w:semiHidden/>
    <w:unhideWhenUsed/>
    <w:rsid w:val="002B0424"/>
    <w:rPr>
      <w:rFonts w:ascii="Tahoma" w:hAnsi="Tahoma" w:cs="Tahoma"/>
      <w:sz w:val="16"/>
      <w:szCs w:val="16"/>
    </w:rPr>
  </w:style>
  <w:style w:type="character" w:customStyle="1" w:styleId="BalloonTextChar">
    <w:name w:val="Balloon Text Char"/>
    <w:basedOn w:val="DefaultParagraphFont"/>
    <w:link w:val="BalloonText"/>
    <w:uiPriority w:val="99"/>
    <w:semiHidden/>
    <w:rsid w:val="002B0424"/>
    <w:rPr>
      <w:rFonts w:ascii="Tahoma" w:hAnsi="Tahoma" w:cs="Tahoma"/>
      <w:sz w:val="16"/>
      <w:szCs w:val="16"/>
    </w:rPr>
  </w:style>
  <w:style w:type="character" w:styleId="CommentReference">
    <w:name w:val="annotation reference"/>
    <w:basedOn w:val="DefaultParagraphFont"/>
    <w:uiPriority w:val="99"/>
    <w:semiHidden/>
    <w:unhideWhenUsed/>
    <w:rsid w:val="00FB1701"/>
    <w:rPr>
      <w:sz w:val="16"/>
      <w:szCs w:val="16"/>
    </w:rPr>
  </w:style>
  <w:style w:type="paragraph" w:styleId="CommentText">
    <w:name w:val="annotation text"/>
    <w:basedOn w:val="Normal"/>
    <w:link w:val="CommentTextChar"/>
    <w:uiPriority w:val="99"/>
    <w:semiHidden/>
    <w:unhideWhenUsed/>
    <w:rsid w:val="00FB1701"/>
    <w:rPr>
      <w:sz w:val="20"/>
      <w:szCs w:val="20"/>
    </w:rPr>
  </w:style>
  <w:style w:type="character" w:customStyle="1" w:styleId="CommentTextChar">
    <w:name w:val="Comment Text Char"/>
    <w:basedOn w:val="DefaultParagraphFont"/>
    <w:link w:val="CommentText"/>
    <w:uiPriority w:val="99"/>
    <w:semiHidden/>
    <w:rsid w:val="00FB1701"/>
    <w:rPr>
      <w:sz w:val="20"/>
      <w:szCs w:val="20"/>
    </w:rPr>
  </w:style>
  <w:style w:type="paragraph" w:styleId="CommentSubject">
    <w:name w:val="annotation subject"/>
    <w:basedOn w:val="CommentText"/>
    <w:next w:val="CommentText"/>
    <w:link w:val="CommentSubjectChar"/>
    <w:uiPriority w:val="99"/>
    <w:semiHidden/>
    <w:unhideWhenUsed/>
    <w:rsid w:val="00FB1701"/>
    <w:rPr>
      <w:b/>
      <w:bCs/>
    </w:rPr>
  </w:style>
  <w:style w:type="character" w:customStyle="1" w:styleId="CommentSubjectChar">
    <w:name w:val="Comment Subject Char"/>
    <w:basedOn w:val="CommentTextChar"/>
    <w:link w:val="CommentSubject"/>
    <w:uiPriority w:val="99"/>
    <w:semiHidden/>
    <w:rsid w:val="00FB1701"/>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Office_Excel_Binary_Worksheet1.xlsb"/></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47C764-11B2-495E-8D0E-523D63D115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763</Words>
  <Characters>4355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5108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Roberts</dc:creator>
  <cp:lastModifiedBy> M. Lane</cp:lastModifiedBy>
  <cp:revision>2</cp:revision>
  <dcterms:created xsi:type="dcterms:W3CDTF">2010-01-06T17:32:00Z</dcterms:created>
  <dcterms:modified xsi:type="dcterms:W3CDTF">2010-01-06T17:32:00Z</dcterms:modified>
</cp:coreProperties>
</file>